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2188A" w14:textId="77777777" w:rsidR="005E4F21" w:rsidRDefault="007743D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Skuodo rajono savivaldybės tarybos </w:t>
      </w:r>
    </w:p>
    <w:p w14:paraId="17B420BB" w14:textId="22F4091D" w:rsidR="005E4F21" w:rsidRDefault="007743D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2025 m. </w:t>
      </w:r>
      <w:r w:rsidR="00CE7F86">
        <w:rPr>
          <w:rFonts w:ascii="Times New Roman" w:hAnsi="Times New Roman" w:cs="Times New Roman"/>
        </w:rPr>
        <w:t xml:space="preserve">kovo   </w:t>
      </w:r>
      <w:r>
        <w:rPr>
          <w:rFonts w:ascii="Times New Roman" w:hAnsi="Times New Roman" w:cs="Times New Roman"/>
        </w:rPr>
        <w:t xml:space="preserve"> d. sprendimo Nr. T9- </w:t>
      </w:r>
    </w:p>
    <w:p w14:paraId="74585B0E" w14:textId="77777777" w:rsidR="005E4F21" w:rsidRDefault="007743D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priedas</w:t>
      </w:r>
    </w:p>
    <w:p w14:paraId="7CAA1FF8" w14:textId="77777777" w:rsidR="005E4F21" w:rsidRDefault="005E4F21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25995EE9" w14:textId="6DE552B4" w:rsidR="005E4F21" w:rsidRDefault="005F1CA3">
      <w:pPr>
        <w:ind w:left="284" w:hanging="28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SKUODO RAJONO SAVIVALDYBĖS </w:t>
      </w:r>
      <w:r w:rsidR="0073602B">
        <w:rPr>
          <w:rFonts w:ascii="Times New Roman" w:hAnsi="Times New Roman" w:cs="Times New Roman"/>
          <w:b/>
          <w:bCs/>
        </w:rPr>
        <w:t>ILGALAIKIO MATERIALIOJO TURTO</w:t>
      </w:r>
      <w:r>
        <w:rPr>
          <w:rFonts w:ascii="Times New Roman" w:hAnsi="Times New Roman" w:cs="Times New Roman"/>
          <w:b/>
          <w:bCs/>
        </w:rPr>
        <w:t>, PERDUODAMO BENDROJO UGDYMO MOKYKLOMS VALDYTI, NAUDOTI IR DISPONUOTI JUO PATIKĖJIMO TEISE, SĄRAŠAS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0"/>
        <w:gridCol w:w="1840"/>
        <w:gridCol w:w="3421"/>
        <w:gridCol w:w="1603"/>
        <w:gridCol w:w="930"/>
        <w:gridCol w:w="1275"/>
      </w:tblGrid>
      <w:tr w:rsidR="005E4F21" w14:paraId="4CDFF7C3" w14:textId="77777777">
        <w:trPr>
          <w:trHeight w:val="1230"/>
        </w:trPr>
        <w:tc>
          <w:tcPr>
            <w:tcW w:w="570" w:type="dxa"/>
            <w:noWrap/>
            <w:vAlign w:val="center"/>
          </w:tcPr>
          <w:p w14:paraId="07DAE731" w14:textId="77777777" w:rsidR="005E4F21" w:rsidRDefault="007743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Eil. </w:t>
            </w:r>
            <w:r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1840" w:type="dxa"/>
            <w:vAlign w:val="center"/>
          </w:tcPr>
          <w:p w14:paraId="73E3EE68" w14:textId="77777777" w:rsidR="005E4F21" w:rsidRDefault="007743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Įstaigos pavadinimas</w:t>
            </w:r>
          </w:p>
        </w:tc>
        <w:tc>
          <w:tcPr>
            <w:tcW w:w="3421" w:type="dxa"/>
            <w:noWrap/>
            <w:vAlign w:val="center"/>
          </w:tcPr>
          <w:p w14:paraId="0A3E010C" w14:textId="77777777" w:rsidR="005E4F21" w:rsidRDefault="007743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Turto pavadinimas</w:t>
            </w:r>
          </w:p>
        </w:tc>
        <w:tc>
          <w:tcPr>
            <w:tcW w:w="1603" w:type="dxa"/>
            <w:vAlign w:val="center"/>
          </w:tcPr>
          <w:p w14:paraId="07BAE72E" w14:textId="77777777" w:rsidR="005E4F21" w:rsidRPr="00FE030D" w:rsidRDefault="007743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Inventorinis Nr.</w:t>
            </w:r>
          </w:p>
        </w:tc>
        <w:tc>
          <w:tcPr>
            <w:tcW w:w="930" w:type="dxa"/>
            <w:vAlign w:val="center"/>
          </w:tcPr>
          <w:p w14:paraId="28437D92" w14:textId="77777777" w:rsidR="005E4F21" w:rsidRPr="00FE030D" w:rsidRDefault="007743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Kiekis, vnt.</w:t>
            </w:r>
          </w:p>
        </w:tc>
        <w:tc>
          <w:tcPr>
            <w:tcW w:w="1275" w:type="dxa"/>
            <w:noWrap/>
            <w:vAlign w:val="center"/>
          </w:tcPr>
          <w:p w14:paraId="403503CF" w14:textId="77777777" w:rsidR="005E4F21" w:rsidRPr="00FE030D" w:rsidRDefault="007743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Bendra įsigijimo vertė, Eur</w:t>
            </w:r>
          </w:p>
        </w:tc>
      </w:tr>
      <w:tr w:rsidR="005E4F21" w14:paraId="22A4FB76" w14:textId="77777777">
        <w:trPr>
          <w:trHeight w:val="384"/>
        </w:trPr>
        <w:tc>
          <w:tcPr>
            <w:tcW w:w="570" w:type="dxa"/>
            <w:noWrap/>
            <w:vAlign w:val="center"/>
          </w:tcPr>
          <w:p w14:paraId="4730CC54" w14:textId="77777777" w:rsidR="005E4F21" w:rsidRDefault="00774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0" w:type="dxa"/>
            <w:vAlign w:val="center"/>
          </w:tcPr>
          <w:p w14:paraId="361BA036" w14:textId="77777777" w:rsidR="005E4F21" w:rsidRDefault="00774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Skuodo Bartuvos progimnazija</w:t>
            </w:r>
          </w:p>
        </w:tc>
        <w:tc>
          <w:tcPr>
            <w:tcW w:w="3421" w:type="dxa"/>
            <w:noWrap/>
            <w:vAlign w:val="center"/>
          </w:tcPr>
          <w:p w14:paraId="5CDE0E75" w14:textId="25C4A6A1" w:rsidR="005E4F21" w:rsidRDefault="00CE7F86">
            <w:pPr>
              <w:rPr>
                <w:rFonts w:ascii="Times New Roman" w:hAnsi="Times New Roman" w:cs="Times New Roman"/>
              </w:rPr>
            </w:pPr>
            <w:r w:rsidRPr="00CE7F86">
              <w:rPr>
                <w:rFonts w:ascii="Times New Roman" w:hAnsi="Times New Roman" w:cs="Times New Roman"/>
              </w:rPr>
              <w:t>Kondicionierius Bartuvos progimnazijoje</w:t>
            </w:r>
          </w:p>
        </w:tc>
        <w:tc>
          <w:tcPr>
            <w:tcW w:w="1603" w:type="dxa"/>
            <w:vAlign w:val="center"/>
          </w:tcPr>
          <w:p w14:paraId="4DDD8C59" w14:textId="2679D989" w:rsidR="005E4F21" w:rsidRPr="00FE030D" w:rsidRDefault="00CE7F86">
            <w:pPr>
              <w:rPr>
                <w:rFonts w:ascii="Times New Roman" w:hAnsi="Times New Roman" w:cs="Times New Roman"/>
              </w:rPr>
            </w:pPr>
            <w:r w:rsidRPr="00CE7F86">
              <w:rPr>
                <w:rFonts w:ascii="Times New Roman" w:hAnsi="Times New Roman" w:cs="Times New Roman"/>
              </w:rPr>
              <w:t>I008145M</w:t>
            </w:r>
          </w:p>
        </w:tc>
        <w:tc>
          <w:tcPr>
            <w:tcW w:w="930" w:type="dxa"/>
            <w:vAlign w:val="center"/>
          </w:tcPr>
          <w:p w14:paraId="475E171C" w14:textId="2B9B12CB" w:rsidR="005E4F21" w:rsidRPr="00FE030D" w:rsidRDefault="00CE7F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14:paraId="7FA972C5" w14:textId="7CE1C253" w:rsidR="005E4F21" w:rsidRPr="00FE030D" w:rsidRDefault="00CE7F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7393,10</w:t>
            </w:r>
          </w:p>
        </w:tc>
      </w:tr>
      <w:tr w:rsidR="005E4F21" w14:paraId="738EF742" w14:textId="77777777">
        <w:trPr>
          <w:trHeight w:val="384"/>
        </w:trPr>
        <w:tc>
          <w:tcPr>
            <w:tcW w:w="7434" w:type="dxa"/>
            <w:gridSpan w:val="4"/>
            <w:noWrap/>
            <w:vAlign w:val="center"/>
          </w:tcPr>
          <w:p w14:paraId="277EE0D7" w14:textId="5C045C41" w:rsidR="005E4F21" w:rsidRPr="00FE030D" w:rsidRDefault="00CE7F8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Viso:</w:t>
            </w:r>
          </w:p>
        </w:tc>
        <w:tc>
          <w:tcPr>
            <w:tcW w:w="9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9845C71" w14:textId="7BE8EC26" w:rsidR="005E4F21" w:rsidRPr="00FE030D" w:rsidRDefault="00CE7F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B27B3" w14:textId="71D0B515" w:rsidR="005E4F21" w:rsidRPr="00FE030D" w:rsidRDefault="00CE7F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7393,10</w:t>
            </w:r>
          </w:p>
        </w:tc>
      </w:tr>
      <w:tr w:rsidR="005E4F21" w14:paraId="7F7D2E9C" w14:textId="77777777">
        <w:trPr>
          <w:trHeight w:val="384"/>
        </w:trPr>
        <w:tc>
          <w:tcPr>
            <w:tcW w:w="570" w:type="dxa"/>
            <w:noWrap/>
            <w:vAlign w:val="center"/>
          </w:tcPr>
          <w:p w14:paraId="4EB09B48" w14:textId="60A4958B" w:rsidR="005E4F21" w:rsidRDefault="00CE7F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0" w:type="dxa"/>
            <w:vAlign w:val="center"/>
          </w:tcPr>
          <w:p w14:paraId="6842002E" w14:textId="77777777" w:rsidR="005E4F21" w:rsidRDefault="00774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Skuodo Pranciškaus Žadeikio </w:t>
            </w:r>
            <w:r>
              <w:rPr>
                <w:rFonts w:ascii="Times New Roman" w:hAnsi="Times New Roman" w:cs="Times New Roman"/>
              </w:rPr>
              <w:t>gimnazija</w:t>
            </w:r>
          </w:p>
        </w:tc>
        <w:tc>
          <w:tcPr>
            <w:tcW w:w="3421" w:type="dxa"/>
            <w:noWrap/>
          </w:tcPr>
          <w:p w14:paraId="23F4B790" w14:textId="77777777" w:rsidR="005E4F21" w:rsidRDefault="005E4F2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70DDB8C" w14:textId="7EB5E2FF" w:rsidR="00CE7F86" w:rsidRPr="00CE7F86" w:rsidRDefault="00CE7F86">
            <w:pPr>
              <w:rPr>
                <w:rFonts w:ascii="Times New Roman" w:hAnsi="Times New Roman" w:cs="Times New Roman"/>
              </w:rPr>
            </w:pPr>
            <w:r w:rsidRPr="00CE7F86">
              <w:rPr>
                <w:rFonts w:ascii="Times New Roman" w:hAnsi="Times New Roman" w:cs="Times New Roman"/>
              </w:rPr>
              <w:t>Kondicionavimo sistema</w:t>
            </w:r>
          </w:p>
        </w:tc>
        <w:tc>
          <w:tcPr>
            <w:tcW w:w="1603" w:type="dxa"/>
            <w:vAlign w:val="center"/>
          </w:tcPr>
          <w:p w14:paraId="79AC66D8" w14:textId="0C19C1EC" w:rsidR="005E4F21" w:rsidRPr="00CE7F86" w:rsidRDefault="00CE7F86">
            <w:pPr>
              <w:rPr>
                <w:rFonts w:ascii="Times New Roman" w:hAnsi="Times New Roman" w:cs="Times New Roman"/>
              </w:rPr>
            </w:pPr>
            <w:r w:rsidRPr="00CE7F86">
              <w:rPr>
                <w:rFonts w:ascii="Times New Roman" w:hAnsi="Times New Roman" w:cs="Times New Roman"/>
              </w:rPr>
              <w:t>I008147M</w:t>
            </w:r>
          </w:p>
        </w:tc>
        <w:tc>
          <w:tcPr>
            <w:tcW w:w="930" w:type="dxa"/>
            <w:vAlign w:val="center"/>
          </w:tcPr>
          <w:p w14:paraId="65F25644" w14:textId="53313122" w:rsidR="005E4F21" w:rsidRPr="00CE7F86" w:rsidRDefault="00CE7F86">
            <w:pPr>
              <w:jc w:val="center"/>
              <w:rPr>
                <w:rFonts w:ascii="Times New Roman" w:hAnsi="Times New Roman" w:cs="Times New Roman"/>
              </w:rPr>
            </w:pPr>
            <w:r w:rsidRPr="00CE7F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14:paraId="1CE45AD4" w14:textId="0C56C60E" w:rsidR="005E4F21" w:rsidRPr="00CE7F86" w:rsidRDefault="00CE7F86">
            <w:pPr>
              <w:jc w:val="center"/>
              <w:rPr>
                <w:rFonts w:ascii="Times New Roman" w:hAnsi="Times New Roman" w:cs="Times New Roman"/>
              </w:rPr>
            </w:pPr>
            <w:r w:rsidRPr="00CE7F86">
              <w:rPr>
                <w:rFonts w:ascii="Times New Roman" w:hAnsi="Times New Roman" w:cs="Times New Roman"/>
              </w:rPr>
              <w:t>7792,40</w:t>
            </w:r>
          </w:p>
        </w:tc>
      </w:tr>
      <w:tr w:rsidR="00CE7F86" w14:paraId="2BAB1F9C" w14:textId="77777777" w:rsidTr="00D95C08">
        <w:trPr>
          <w:trHeight w:val="384"/>
        </w:trPr>
        <w:tc>
          <w:tcPr>
            <w:tcW w:w="7434" w:type="dxa"/>
            <w:gridSpan w:val="4"/>
            <w:noWrap/>
            <w:vAlign w:val="center"/>
          </w:tcPr>
          <w:p w14:paraId="35612B5B" w14:textId="1EAFC5B0" w:rsidR="00CE7F86" w:rsidRPr="00FE030D" w:rsidRDefault="00CE7F86" w:rsidP="00CE7F8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Viso:</w:t>
            </w:r>
          </w:p>
        </w:tc>
        <w:tc>
          <w:tcPr>
            <w:tcW w:w="930" w:type="dxa"/>
            <w:vAlign w:val="center"/>
          </w:tcPr>
          <w:p w14:paraId="6BC90AA9" w14:textId="60A30E64" w:rsidR="00CE7F86" w:rsidRPr="00CE7F86" w:rsidRDefault="00CE7F86" w:rsidP="00CE7F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F8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14:paraId="1AAAF5F9" w14:textId="6A6BF5D5" w:rsidR="00CE7F86" w:rsidRPr="00CE7F86" w:rsidRDefault="00CE7F86" w:rsidP="00CE7F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7F86">
              <w:rPr>
                <w:rFonts w:ascii="Times New Roman" w:hAnsi="Times New Roman" w:cs="Times New Roman"/>
                <w:b/>
                <w:bCs/>
              </w:rPr>
              <w:t>7792,40</w:t>
            </w:r>
          </w:p>
        </w:tc>
      </w:tr>
      <w:tr w:rsidR="00CE7F86" w14:paraId="1DC7B733" w14:textId="77777777">
        <w:trPr>
          <w:trHeight w:val="529"/>
        </w:trPr>
        <w:tc>
          <w:tcPr>
            <w:tcW w:w="5831" w:type="dxa"/>
            <w:gridSpan w:val="3"/>
            <w:noWrap/>
            <w:vAlign w:val="center"/>
          </w:tcPr>
          <w:p w14:paraId="61D9BA5B" w14:textId="77777777" w:rsidR="00CE7F86" w:rsidRDefault="00CE7F86" w:rsidP="00CE7F8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14:paraId="78CF1543" w14:textId="77777777" w:rsidR="00CE7F86" w:rsidRPr="00FE030D" w:rsidRDefault="00CE7F86" w:rsidP="00CE7F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930" w:type="dxa"/>
            <w:tcBorders>
              <w:top w:val="single" w:sz="4" w:space="0" w:color="auto"/>
            </w:tcBorders>
            <w:noWrap/>
            <w:vAlign w:val="center"/>
          </w:tcPr>
          <w:p w14:paraId="3B6FB43C" w14:textId="2E7D1588" w:rsidR="00CE7F86" w:rsidRPr="00FE030D" w:rsidRDefault="00CE7F86" w:rsidP="00CE7F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</w:tcPr>
          <w:p w14:paraId="4762363E" w14:textId="4864C77F" w:rsidR="00CE7F86" w:rsidRPr="00FE030D" w:rsidRDefault="00CE7F86" w:rsidP="00CE7F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15185,50</w:t>
            </w:r>
          </w:p>
        </w:tc>
      </w:tr>
    </w:tbl>
    <w:p w14:paraId="11CBEEBB" w14:textId="77777777" w:rsidR="005E4F21" w:rsidRDefault="005E4F21">
      <w:pPr>
        <w:rPr>
          <w:rFonts w:ascii="Times New Roman" w:hAnsi="Times New Roman" w:cs="Times New Roman"/>
        </w:rPr>
      </w:pPr>
    </w:p>
    <w:p w14:paraId="57922F2F" w14:textId="77777777" w:rsidR="005E4F21" w:rsidRDefault="007743D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1E290135" w14:textId="77777777" w:rsidR="005E4F21" w:rsidRDefault="005E4F21">
      <w:pPr>
        <w:jc w:val="both"/>
        <w:rPr>
          <w:rFonts w:ascii="Times New Roman" w:hAnsi="Times New Roman" w:cs="Times New Roman"/>
        </w:rPr>
      </w:pPr>
    </w:p>
    <w:sectPr w:rsidR="005E4F21" w:rsidSect="00FE030D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  <w:sectPrChange w:id="4" w:author="Elena Žukauskaitė" w:date="2025-01-21T08:11:00Z" w16du:dateUtc="2025-01-21T06:11:00Z">
        <w:sectPr w:rsidR="005E4F21" w:rsidSect="00FE030D">
          <w:pgMar w:top="1134" w:right="567" w:bottom="1134" w:left="1701" w:header="567" w:footer="567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77422" w14:textId="77777777" w:rsidR="00CA3D46" w:rsidRDefault="00CA3D46">
      <w:pPr>
        <w:spacing w:after="0" w:line="240" w:lineRule="auto"/>
      </w:pPr>
      <w:r>
        <w:separator/>
      </w:r>
    </w:p>
  </w:endnote>
  <w:endnote w:type="continuationSeparator" w:id="0">
    <w:p w14:paraId="2165550E" w14:textId="77777777" w:rsidR="00CA3D46" w:rsidRDefault="00CA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7CDEE" w14:textId="77777777" w:rsidR="00CA3D46" w:rsidRDefault="00CA3D46">
      <w:pPr>
        <w:spacing w:after="0" w:line="240" w:lineRule="auto"/>
      </w:pPr>
      <w:r>
        <w:separator/>
      </w:r>
    </w:p>
  </w:footnote>
  <w:footnote w:type="continuationSeparator" w:id="0">
    <w:p w14:paraId="7DF5C749" w14:textId="77777777" w:rsidR="00CA3D46" w:rsidRDefault="00CA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0" w:author="Elena Žukauskaitė" w:date="2025-01-21T08:12:00Z"/>
  <w:sdt>
    <w:sdtPr>
      <w:id w:val="939415604"/>
      <w:docPartObj>
        <w:docPartGallery w:val="Page Numbers (Top of Page)"/>
        <w:docPartUnique/>
      </w:docPartObj>
    </w:sdtPr>
    <w:sdtEndPr/>
    <w:sdtContent>
      <w:customXmlInsRangeEnd w:id="0"/>
      <w:p w14:paraId="2B4F50D9" w14:textId="757B7332" w:rsidR="00FE030D" w:rsidRDefault="00FE030D">
        <w:pPr>
          <w:pStyle w:val="Antrats"/>
          <w:jc w:val="center"/>
          <w:rPr>
            <w:ins w:id="1" w:author="Elena Žukauskaitė" w:date="2025-01-21T08:12:00Z" w16du:dateUtc="2025-01-21T06:12:00Z"/>
          </w:rPr>
        </w:pPr>
        <w:ins w:id="2" w:author="Elena Žukauskaitė" w:date="2025-01-21T08:12:00Z" w16du:dateUtc="2025-01-21T06:12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3" w:author="Elena Žukauskaitė" w:date="2025-01-21T08:12:00Z"/>
    </w:sdtContent>
  </w:sdt>
  <w:customXmlInsRangeEnd w:id="3"/>
  <w:p w14:paraId="42A4C2CC" w14:textId="77777777" w:rsidR="00FE030D" w:rsidRDefault="00FE030D">
    <w:pPr>
      <w:pStyle w:val="Antrats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ena Žukauskaitė">
    <w15:presenceInfo w15:providerId="AD" w15:userId="S-1-5-21-4099008889-4223664866-690480847-13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F21"/>
    <w:rsid w:val="00072331"/>
    <w:rsid w:val="002F6104"/>
    <w:rsid w:val="00510ED4"/>
    <w:rsid w:val="005D011A"/>
    <w:rsid w:val="005E4F21"/>
    <w:rsid w:val="005F1CA3"/>
    <w:rsid w:val="006D41DD"/>
    <w:rsid w:val="006F7B1D"/>
    <w:rsid w:val="0073602B"/>
    <w:rsid w:val="007743D0"/>
    <w:rsid w:val="007A6DDF"/>
    <w:rsid w:val="008057D0"/>
    <w:rsid w:val="00870F9E"/>
    <w:rsid w:val="00883156"/>
    <w:rsid w:val="008A4739"/>
    <w:rsid w:val="0098685A"/>
    <w:rsid w:val="00CA3D46"/>
    <w:rsid w:val="00CE7F86"/>
    <w:rsid w:val="00EA2F4E"/>
    <w:rsid w:val="00F55B06"/>
    <w:rsid w:val="00FE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0E82"/>
  <w15:docId w15:val="{914C74EB-C28A-4256-A458-2B7913AE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467886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98027-9B3E-4EAA-AF45-1145A115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222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2025-03-17T11:45:00Z</dcterms:created>
  <dcterms:modified xsi:type="dcterms:W3CDTF">2025-03-17T11:45:00Z</dcterms:modified>
</cp:coreProperties>
</file>